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14E3E" w14:textId="19AF6749" w:rsidR="0039203D" w:rsidRPr="0039203D" w:rsidRDefault="0039203D" w:rsidP="0039203D">
      <w:pPr>
        <w:jc w:val="center"/>
        <w:rPr>
          <w:b/>
          <w:noProof/>
          <w:sz w:val="32"/>
          <w:szCs w:val="32"/>
        </w:rPr>
      </w:pPr>
      <w:r w:rsidRPr="0039203D">
        <w:rPr>
          <w:b/>
          <w:bCs/>
          <w:noProof/>
          <w:sz w:val="32"/>
          <w:szCs w:val="32"/>
        </w:rPr>
        <w:t>Northwest Public Power Association</w:t>
      </w:r>
    </w:p>
    <w:p w14:paraId="42C020B1" w14:textId="70212B76" w:rsidR="00940767" w:rsidRPr="00940767" w:rsidRDefault="0039203D" w:rsidP="00940767">
      <w:pPr>
        <w:jc w:val="center"/>
        <w:rPr>
          <w:b/>
          <w:bCs/>
          <w:noProof/>
          <w:sz w:val="32"/>
          <w:szCs w:val="32"/>
        </w:rPr>
      </w:pPr>
      <w:r>
        <w:rPr>
          <w:b/>
          <w:bCs/>
          <w:noProof/>
          <w:sz w:val="32"/>
          <w:szCs w:val="32"/>
        </w:rPr>
        <w:t xml:space="preserve">Resolution </w:t>
      </w:r>
      <w:r w:rsidR="005A053D">
        <w:rPr>
          <w:b/>
          <w:bCs/>
          <w:noProof/>
          <w:sz w:val="32"/>
          <w:szCs w:val="32"/>
        </w:rPr>
        <w:t>202</w:t>
      </w:r>
      <w:ins w:id="0" w:author="Author">
        <w:r w:rsidR="00AD0ED4">
          <w:rPr>
            <w:b/>
            <w:bCs/>
            <w:noProof/>
            <w:sz w:val="32"/>
            <w:szCs w:val="32"/>
          </w:rPr>
          <w:t>3</w:t>
        </w:r>
      </w:ins>
      <w:del w:id="1" w:author="Author">
        <w:r w:rsidR="005A053D" w:rsidDel="00AD0ED4">
          <w:rPr>
            <w:b/>
            <w:bCs/>
            <w:noProof/>
            <w:sz w:val="32"/>
            <w:szCs w:val="32"/>
          </w:rPr>
          <w:delText>2</w:delText>
        </w:r>
      </w:del>
      <w:r w:rsidRPr="0039203D">
        <w:rPr>
          <w:b/>
          <w:bCs/>
          <w:noProof/>
          <w:sz w:val="32"/>
          <w:szCs w:val="32"/>
        </w:rPr>
        <w:t>‐</w:t>
      </w:r>
      <w:r w:rsidR="00FC4947">
        <w:rPr>
          <w:b/>
          <w:bCs/>
          <w:noProof/>
          <w:sz w:val="32"/>
          <w:szCs w:val="32"/>
        </w:rPr>
        <w:t>13</w:t>
      </w:r>
    </w:p>
    <w:p w14:paraId="58463160" w14:textId="4B4AF7DD" w:rsidR="00495502" w:rsidRDefault="00E519E0" w:rsidP="0039203D">
      <w:pPr>
        <w:jc w:val="center"/>
        <w:rPr>
          <w:b/>
          <w:bCs/>
          <w:noProof/>
          <w:sz w:val="32"/>
          <w:szCs w:val="32"/>
        </w:rPr>
      </w:pPr>
      <w:r>
        <w:rPr>
          <w:b/>
          <w:bCs/>
          <w:noProof/>
          <w:sz w:val="32"/>
          <w:szCs w:val="32"/>
        </w:rPr>
        <w:t>Support for Federal Policies to</w:t>
      </w:r>
      <w:r w:rsidR="0039203D" w:rsidRPr="0039203D">
        <w:rPr>
          <w:b/>
          <w:bCs/>
          <w:noProof/>
          <w:sz w:val="32"/>
          <w:szCs w:val="32"/>
        </w:rPr>
        <w:t xml:space="preserve"> Combat</w:t>
      </w:r>
      <w:r w:rsidR="00495502">
        <w:rPr>
          <w:b/>
          <w:bCs/>
          <w:noProof/>
          <w:sz w:val="32"/>
          <w:szCs w:val="32"/>
        </w:rPr>
        <w:t xml:space="preserve"> </w:t>
      </w:r>
    </w:p>
    <w:p w14:paraId="68EACBE6" w14:textId="40102FB3" w:rsidR="0039203D" w:rsidRPr="0039203D" w:rsidRDefault="00FE6781" w:rsidP="0039203D">
      <w:pPr>
        <w:jc w:val="center"/>
        <w:rPr>
          <w:b/>
          <w:noProof/>
          <w:sz w:val="32"/>
          <w:szCs w:val="32"/>
        </w:rPr>
      </w:pPr>
      <w:r>
        <w:rPr>
          <w:b/>
          <w:bCs/>
          <w:noProof/>
          <w:sz w:val="32"/>
          <w:szCs w:val="32"/>
        </w:rPr>
        <w:t xml:space="preserve">and Prevent </w:t>
      </w:r>
      <w:r w:rsidR="0039203D" w:rsidRPr="0039203D">
        <w:rPr>
          <w:b/>
          <w:bCs/>
          <w:noProof/>
          <w:sz w:val="32"/>
          <w:szCs w:val="32"/>
        </w:rPr>
        <w:t>Catastrophic Wildfires</w:t>
      </w:r>
      <w:r w:rsidR="00E519E0">
        <w:rPr>
          <w:b/>
          <w:bCs/>
          <w:noProof/>
          <w:sz w:val="32"/>
          <w:szCs w:val="32"/>
        </w:rPr>
        <w:t xml:space="preserve"> </w:t>
      </w:r>
    </w:p>
    <w:p w14:paraId="129D1B90" w14:textId="77777777" w:rsidR="0039203D" w:rsidRPr="0039203D" w:rsidRDefault="0039203D" w:rsidP="0039203D">
      <w:pPr>
        <w:rPr>
          <w:noProof/>
          <w:sz w:val="24"/>
          <w:szCs w:val="24"/>
        </w:rPr>
      </w:pPr>
    </w:p>
    <w:p w14:paraId="30371118" w14:textId="77777777" w:rsidR="0039203D" w:rsidRDefault="0039203D" w:rsidP="0039203D">
      <w:pPr>
        <w:rPr>
          <w:b/>
          <w:bCs/>
          <w:noProof/>
          <w:sz w:val="24"/>
          <w:szCs w:val="24"/>
        </w:rPr>
      </w:pPr>
      <w:r w:rsidRPr="00957827">
        <w:rPr>
          <w:b/>
          <w:bCs/>
          <w:noProof/>
          <w:sz w:val="24"/>
          <w:szCs w:val="24"/>
        </w:rPr>
        <w:t>Background</w:t>
      </w:r>
    </w:p>
    <w:p w14:paraId="4B979EE2" w14:textId="77777777" w:rsidR="00957827" w:rsidRPr="0039203D" w:rsidRDefault="00957827" w:rsidP="0039203D">
      <w:pPr>
        <w:rPr>
          <w:noProof/>
          <w:sz w:val="24"/>
          <w:szCs w:val="24"/>
        </w:rPr>
      </w:pPr>
    </w:p>
    <w:p w14:paraId="12B723CA" w14:textId="06E33546" w:rsidR="007E38B6" w:rsidRDefault="00957827" w:rsidP="000B552B">
      <w:pPr>
        <w:spacing w:line="276" w:lineRule="auto"/>
        <w:rPr>
          <w:noProof/>
          <w:sz w:val="24"/>
          <w:szCs w:val="24"/>
        </w:rPr>
      </w:pPr>
      <w:r>
        <w:rPr>
          <w:noProof/>
          <w:sz w:val="24"/>
          <w:szCs w:val="24"/>
        </w:rPr>
        <w:t>F</w:t>
      </w:r>
      <w:r w:rsidR="0039203D" w:rsidRPr="0039203D">
        <w:rPr>
          <w:noProof/>
          <w:sz w:val="24"/>
          <w:szCs w:val="24"/>
        </w:rPr>
        <w:t xml:space="preserve">ires in the West </w:t>
      </w:r>
      <w:r>
        <w:rPr>
          <w:noProof/>
          <w:sz w:val="24"/>
          <w:szCs w:val="24"/>
        </w:rPr>
        <w:t xml:space="preserve">have </w:t>
      </w:r>
      <w:r w:rsidR="0039203D" w:rsidRPr="0039203D">
        <w:rPr>
          <w:noProof/>
          <w:sz w:val="24"/>
          <w:szCs w:val="24"/>
        </w:rPr>
        <w:t xml:space="preserve">had a devastating impact on natural resources, property, and lives—including public power facilities and employees. </w:t>
      </w:r>
      <w:r w:rsidR="007E38B6" w:rsidRPr="0039203D">
        <w:rPr>
          <w:noProof/>
          <w:sz w:val="24"/>
          <w:szCs w:val="24"/>
        </w:rPr>
        <w:t>Generating units, transmission and distribution lines</w:t>
      </w:r>
      <w:r w:rsidR="007E38B6">
        <w:rPr>
          <w:noProof/>
          <w:sz w:val="24"/>
          <w:szCs w:val="24"/>
        </w:rPr>
        <w:t>, communications equipment, and</w:t>
      </w:r>
      <w:r w:rsidR="007E38B6" w:rsidRPr="0039203D">
        <w:rPr>
          <w:noProof/>
          <w:sz w:val="24"/>
          <w:szCs w:val="24"/>
        </w:rPr>
        <w:t xml:space="preserve"> utility buildings </w:t>
      </w:r>
      <w:r w:rsidR="007E38B6">
        <w:rPr>
          <w:noProof/>
          <w:sz w:val="24"/>
          <w:szCs w:val="24"/>
        </w:rPr>
        <w:t xml:space="preserve">have been </w:t>
      </w:r>
      <w:r w:rsidR="008176E1">
        <w:rPr>
          <w:noProof/>
          <w:sz w:val="24"/>
          <w:szCs w:val="24"/>
        </w:rPr>
        <w:t xml:space="preserve">adversely </w:t>
      </w:r>
      <w:r w:rsidR="007E38B6">
        <w:rPr>
          <w:noProof/>
          <w:sz w:val="24"/>
          <w:szCs w:val="24"/>
        </w:rPr>
        <w:t>affected by</w:t>
      </w:r>
      <w:r w:rsidR="007E38B6" w:rsidRPr="0039203D">
        <w:rPr>
          <w:noProof/>
          <w:sz w:val="24"/>
          <w:szCs w:val="24"/>
        </w:rPr>
        <w:t xml:space="preserve"> recent fires. </w:t>
      </w:r>
      <w:r w:rsidR="0039203D" w:rsidRPr="0039203D">
        <w:rPr>
          <w:noProof/>
          <w:sz w:val="24"/>
          <w:szCs w:val="24"/>
        </w:rPr>
        <w:t>The significant carbon emissions of fires</w:t>
      </w:r>
      <w:r w:rsidR="007E38B6">
        <w:rPr>
          <w:noProof/>
          <w:sz w:val="24"/>
          <w:szCs w:val="24"/>
        </w:rPr>
        <w:t xml:space="preserve"> – from burning vegetation and damaged trees left to decay</w:t>
      </w:r>
      <w:del w:id="2" w:author="Author">
        <w:r w:rsidR="007E38B6" w:rsidDel="00AD0ED4">
          <w:rPr>
            <w:noProof/>
            <w:sz w:val="24"/>
            <w:szCs w:val="24"/>
          </w:rPr>
          <w:delText>, accounting for roughly one-fifth of total man-made emissions</w:delText>
        </w:r>
      </w:del>
      <w:r w:rsidR="007E38B6">
        <w:rPr>
          <w:noProof/>
          <w:sz w:val="24"/>
          <w:szCs w:val="24"/>
        </w:rPr>
        <w:t xml:space="preserve"> –</w:t>
      </w:r>
      <w:r w:rsidR="0039203D" w:rsidRPr="0039203D">
        <w:rPr>
          <w:noProof/>
          <w:sz w:val="24"/>
          <w:szCs w:val="24"/>
        </w:rPr>
        <w:t xml:space="preserve"> </w:t>
      </w:r>
      <w:r w:rsidR="007E38B6">
        <w:rPr>
          <w:noProof/>
          <w:sz w:val="24"/>
          <w:szCs w:val="24"/>
        </w:rPr>
        <w:t xml:space="preserve">also </w:t>
      </w:r>
      <w:r w:rsidR="0039203D" w:rsidRPr="0039203D">
        <w:rPr>
          <w:noProof/>
          <w:sz w:val="24"/>
          <w:szCs w:val="24"/>
        </w:rPr>
        <w:t xml:space="preserve">undermine utility efforts to reduce greenhouse gas emissions. </w:t>
      </w:r>
      <w:ins w:id="3" w:author="Author">
        <w:r w:rsidR="00F22C0F">
          <w:rPr>
            <w:noProof/>
            <w:sz w:val="24"/>
            <w:szCs w:val="24"/>
          </w:rPr>
          <w:t xml:space="preserve">Wildfire affects every state in the NWPPA footprint, with </w:t>
        </w:r>
      </w:ins>
      <w:del w:id="4" w:author="Author">
        <w:r w:rsidR="003C51E1" w:rsidDel="00F22C0F">
          <w:rPr>
            <w:noProof/>
            <w:sz w:val="24"/>
            <w:szCs w:val="24"/>
          </w:rPr>
          <w:delText>M</w:delText>
        </w:r>
      </w:del>
      <w:ins w:id="5" w:author="Author">
        <w:r w:rsidR="00F22C0F">
          <w:rPr>
            <w:noProof/>
            <w:sz w:val="24"/>
            <w:szCs w:val="24"/>
          </w:rPr>
          <w:t>m</w:t>
        </w:r>
      </w:ins>
      <w:r w:rsidR="003C51E1">
        <w:rPr>
          <w:noProof/>
          <w:sz w:val="24"/>
          <w:szCs w:val="24"/>
        </w:rPr>
        <w:t>ore than 1</w:t>
      </w:r>
      <w:r w:rsidR="00C44DDB">
        <w:rPr>
          <w:noProof/>
          <w:sz w:val="24"/>
          <w:szCs w:val="24"/>
        </w:rPr>
        <w:t>0</w:t>
      </w:r>
      <w:r w:rsidR="003C51E1">
        <w:rPr>
          <w:noProof/>
          <w:sz w:val="24"/>
          <w:szCs w:val="24"/>
        </w:rPr>
        <w:t xml:space="preserve"> million acres </w:t>
      </w:r>
      <w:del w:id="6" w:author="Author">
        <w:r w:rsidR="00C44DDB" w:rsidDel="00F22C0F">
          <w:rPr>
            <w:noProof/>
            <w:sz w:val="24"/>
            <w:szCs w:val="24"/>
          </w:rPr>
          <w:delText>were</w:delText>
        </w:r>
        <w:r w:rsidR="003C51E1" w:rsidDel="00F22C0F">
          <w:rPr>
            <w:noProof/>
            <w:sz w:val="24"/>
            <w:szCs w:val="24"/>
          </w:rPr>
          <w:delText xml:space="preserve"> </w:delText>
        </w:r>
      </w:del>
      <w:r w:rsidR="003C51E1">
        <w:rPr>
          <w:noProof/>
          <w:sz w:val="24"/>
          <w:szCs w:val="24"/>
        </w:rPr>
        <w:t xml:space="preserve">consumed by wildfire </w:t>
      </w:r>
      <w:r w:rsidR="00C44DDB">
        <w:rPr>
          <w:noProof/>
          <w:sz w:val="24"/>
          <w:szCs w:val="24"/>
        </w:rPr>
        <w:t>in 2020 alone</w:t>
      </w:r>
      <w:r w:rsidR="003C51E1">
        <w:rPr>
          <w:noProof/>
          <w:sz w:val="24"/>
          <w:szCs w:val="24"/>
        </w:rPr>
        <w:t xml:space="preserve">, </w:t>
      </w:r>
      <w:del w:id="7" w:author="Author">
        <w:r w:rsidR="003C51E1" w:rsidDel="00F22C0F">
          <w:rPr>
            <w:noProof/>
            <w:sz w:val="24"/>
            <w:szCs w:val="24"/>
          </w:rPr>
          <w:delText>affecting every state in the NWPPA footprint</w:delText>
        </w:r>
      </w:del>
      <w:ins w:id="8" w:author="Author">
        <w:r w:rsidR="00F22C0F">
          <w:rPr>
            <w:noProof/>
            <w:sz w:val="24"/>
            <w:szCs w:val="24"/>
          </w:rPr>
          <w:t>followed by more than 7 million acres burned in 2021 and about 7.5 million acres burned in 2022</w:t>
        </w:r>
      </w:ins>
      <w:r w:rsidR="00350256">
        <w:rPr>
          <w:noProof/>
          <w:sz w:val="24"/>
          <w:szCs w:val="24"/>
        </w:rPr>
        <w:t>.</w:t>
      </w:r>
    </w:p>
    <w:p w14:paraId="16E4AE23" w14:textId="77777777" w:rsidR="0039203D" w:rsidRPr="0039203D" w:rsidRDefault="0039203D" w:rsidP="000B552B">
      <w:pPr>
        <w:spacing w:line="276" w:lineRule="auto"/>
        <w:rPr>
          <w:noProof/>
          <w:sz w:val="24"/>
          <w:szCs w:val="24"/>
        </w:rPr>
      </w:pPr>
    </w:p>
    <w:p w14:paraId="7201BFB3" w14:textId="0C334B28" w:rsidR="00E330CA" w:rsidRDefault="00411C83" w:rsidP="00E330CA">
      <w:pPr>
        <w:spacing w:line="276" w:lineRule="auto"/>
        <w:rPr>
          <w:noProof/>
          <w:sz w:val="24"/>
          <w:szCs w:val="24"/>
        </w:rPr>
      </w:pPr>
      <w:r>
        <w:rPr>
          <w:noProof/>
          <w:sz w:val="24"/>
          <w:szCs w:val="24"/>
        </w:rPr>
        <w:t>T</w:t>
      </w:r>
      <w:r w:rsidR="00E330CA" w:rsidRPr="0039203D">
        <w:rPr>
          <w:noProof/>
          <w:sz w:val="24"/>
          <w:szCs w:val="24"/>
        </w:rPr>
        <w:t xml:space="preserve">he Departments of Agriculture and Interior </w:t>
      </w:r>
      <w:r w:rsidR="00E330CA">
        <w:rPr>
          <w:noProof/>
          <w:sz w:val="24"/>
          <w:szCs w:val="24"/>
        </w:rPr>
        <w:t xml:space="preserve">have the responsibility under federal law to ensure the health of federal forest and range land.  Yet, there are numerous stands of timber and range land that suffer from disease or bug infestation.  Once a fire is started where there is an abundance of dry or dead natural fuel, </w:t>
      </w:r>
      <w:r w:rsidR="005D6EE1">
        <w:rPr>
          <w:noProof/>
          <w:sz w:val="24"/>
          <w:szCs w:val="24"/>
        </w:rPr>
        <w:t>consumer-owned</w:t>
      </w:r>
      <w:r w:rsidR="00E330CA">
        <w:rPr>
          <w:noProof/>
          <w:sz w:val="24"/>
          <w:szCs w:val="24"/>
        </w:rPr>
        <w:t xml:space="preserve"> utilities are subject to infrastructure destruction as well as reliability</w:t>
      </w:r>
      <w:r>
        <w:rPr>
          <w:noProof/>
          <w:sz w:val="24"/>
          <w:szCs w:val="24"/>
        </w:rPr>
        <w:t>,</w:t>
      </w:r>
      <w:r w:rsidR="005D6EE1">
        <w:rPr>
          <w:noProof/>
          <w:sz w:val="24"/>
          <w:szCs w:val="24"/>
        </w:rPr>
        <w:t xml:space="preserve"> </w:t>
      </w:r>
      <w:r w:rsidR="00E330CA">
        <w:rPr>
          <w:noProof/>
          <w:sz w:val="24"/>
          <w:szCs w:val="24"/>
        </w:rPr>
        <w:t xml:space="preserve">personnel </w:t>
      </w:r>
      <w:r>
        <w:rPr>
          <w:noProof/>
          <w:sz w:val="24"/>
          <w:szCs w:val="24"/>
        </w:rPr>
        <w:t xml:space="preserve">and financial </w:t>
      </w:r>
      <w:r w:rsidR="00E330CA">
        <w:rPr>
          <w:noProof/>
          <w:sz w:val="24"/>
          <w:szCs w:val="24"/>
        </w:rPr>
        <w:t>risk related to wildfires on federal lands.</w:t>
      </w:r>
      <w:r w:rsidR="0030317C">
        <w:rPr>
          <w:noProof/>
          <w:sz w:val="24"/>
          <w:szCs w:val="24"/>
        </w:rPr>
        <w:t xml:space="preserve">  And, in the aftermath of a fire there is a large volume of the affected timber</w:t>
      </w:r>
      <w:r w:rsidR="004C2755">
        <w:rPr>
          <w:noProof/>
          <w:sz w:val="24"/>
          <w:szCs w:val="24"/>
        </w:rPr>
        <w:t xml:space="preserve">, as well as other </w:t>
      </w:r>
      <w:r w:rsidR="0040083C">
        <w:rPr>
          <w:noProof/>
          <w:sz w:val="24"/>
          <w:szCs w:val="24"/>
        </w:rPr>
        <w:t>hazardous fuels</w:t>
      </w:r>
      <w:r w:rsidR="00495502">
        <w:rPr>
          <w:noProof/>
          <w:sz w:val="24"/>
          <w:szCs w:val="24"/>
        </w:rPr>
        <w:t>,</w:t>
      </w:r>
      <w:r w:rsidR="0030317C">
        <w:rPr>
          <w:noProof/>
          <w:sz w:val="24"/>
          <w:szCs w:val="24"/>
        </w:rPr>
        <w:t xml:space="preserve"> that </w:t>
      </w:r>
      <w:r w:rsidR="0040083C">
        <w:rPr>
          <w:noProof/>
          <w:sz w:val="24"/>
          <w:szCs w:val="24"/>
        </w:rPr>
        <w:t>remain on federal lands</w:t>
      </w:r>
      <w:r w:rsidR="004370C8">
        <w:rPr>
          <w:noProof/>
          <w:sz w:val="24"/>
          <w:szCs w:val="24"/>
        </w:rPr>
        <w:t xml:space="preserve">.  </w:t>
      </w:r>
      <w:r w:rsidR="0040083C">
        <w:rPr>
          <w:noProof/>
          <w:sz w:val="24"/>
          <w:szCs w:val="24"/>
        </w:rPr>
        <w:t>These fuels create additional fire hazards on federal lands unless they are removed</w:t>
      </w:r>
      <w:r w:rsidR="004C2755">
        <w:rPr>
          <w:noProof/>
          <w:sz w:val="24"/>
          <w:szCs w:val="24"/>
        </w:rPr>
        <w:t xml:space="preserve">.  Federal </w:t>
      </w:r>
      <w:r w:rsidR="004F6159">
        <w:rPr>
          <w:noProof/>
          <w:sz w:val="24"/>
          <w:szCs w:val="24"/>
        </w:rPr>
        <w:t xml:space="preserve">laws prohibiting the export of unprocessed timber from federal lands in the Western United States further exacerbate the challenge of removing hazardous materials from </w:t>
      </w:r>
      <w:r w:rsidR="004C2755">
        <w:rPr>
          <w:noProof/>
          <w:sz w:val="24"/>
          <w:szCs w:val="24"/>
        </w:rPr>
        <w:t>these</w:t>
      </w:r>
      <w:r w:rsidR="004F6159">
        <w:rPr>
          <w:noProof/>
          <w:sz w:val="24"/>
          <w:szCs w:val="24"/>
        </w:rPr>
        <w:t xml:space="preserve"> lands.</w:t>
      </w:r>
    </w:p>
    <w:p w14:paraId="40FA4121" w14:textId="77777777" w:rsidR="00E330CA" w:rsidRPr="0039203D" w:rsidRDefault="00E330CA" w:rsidP="00E330CA">
      <w:pPr>
        <w:spacing w:line="276" w:lineRule="auto"/>
        <w:rPr>
          <w:noProof/>
          <w:sz w:val="24"/>
          <w:szCs w:val="24"/>
        </w:rPr>
      </w:pPr>
    </w:p>
    <w:p w14:paraId="5579B12D" w14:textId="651B7878" w:rsidR="0039203D" w:rsidRPr="00546480" w:rsidRDefault="0039203D" w:rsidP="000B552B">
      <w:pPr>
        <w:spacing w:line="276" w:lineRule="auto"/>
        <w:rPr>
          <w:noProof/>
          <w:sz w:val="24"/>
          <w:szCs w:val="24"/>
        </w:rPr>
      </w:pPr>
      <w:r w:rsidRPr="00957827">
        <w:rPr>
          <w:b/>
          <w:bCs/>
          <w:noProof/>
          <w:sz w:val="24"/>
          <w:szCs w:val="24"/>
        </w:rPr>
        <w:t xml:space="preserve">NWPPA Position: </w:t>
      </w:r>
    </w:p>
    <w:p w14:paraId="388EF539" w14:textId="77777777" w:rsidR="00957827" w:rsidRPr="00957827" w:rsidRDefault="00957827" w:rsidP="000B552B">
      <w:pPr>
        <w:spacing w:line="276" w:lineRule="auto"/>
        <w:rPr>
          <w:b/>
          <w:noProof/>
          <w:sz w:val="24"/>
          <w:szCs w:val="24"/>
        </w:rPr>
      </w:pPr>
    </w:p>
    <w:p w14:paraId="7A1A0E13" w14:textId="7B723725" w:rsidR="00FE6781" w:rsidRDefault="00FE6781" w:rsidP="000B552B">
      <w:pPr>
        <w:pStyle w:val="ListParagraph"/>
        <w:numPr>
          <w:ilvl w:val="0"/>
          <w:numId w:val="26"/>
        </w:numPr>
        <w:spacing w:line="276" w:lineRule="auto"/>
        <w:rPr>
          <w:noProof/>
          <w:sz w:val="24"/>
          <w:szCs w:val="24"/>
        </w:rPr>
      </w:pPr>
      <w:r w:rsidRPr="00A8729B">
        <w:rPr>
          <w:noProof/>
          <w:sz w:val="24"/>
          <w:szCs w:val="24"/>
        </w:rPr>
        <w:t xml:space="preserve">NWPPA supports swift enactment of legislation, or regulatory action, to establish </w:t>
      </w:r>
      <w:r>
        <w:rPr>
          <w:noProof/>
          <w:sz w:val="24"/>
          <w:szCs w:val="24"/>
        </w:rPr>
        <w:t xml:space="preserve">aggressive </w:t>
      </w:r>
      <w:r w:rsidR="00AF6EA7">
        <w:rPr>
          <w:noProof/>
          <w:sz w:val="24"/>
          <w:szCs w:val="24"/>
        </w:rPr>
        <w:t>management</w:t>
      </w:r>
      <w:r>
        <w:rPr>
          <w:noProof/>
          <w:sz w:val="24"/>
          <w:szCs w:val="24"/>
        </w:rPr>
        <w:t xml:space="preserve"> of forests where electric infrastructure is also nearby or present</w:t>
      </w:r>
      <w:r w:rsidR="00D53C87">
        <w:rPr>
          <w:noProof/>
          <w:sz w:val="24"/>
          <w:szCs w:val="24"/>
        </w:rPr>
        <w:t>.</w:t>
      </w:r>
    </w:p>
    <w:p w14:paraId="516EF4D0" w14:textId="40929866" w:rsidR="00A95A9A" w:rsidRDefault="00A95A9A" w:rsidP="000B552B">
      <w:pPr>
        <w:pStyle w:val="ListParagraph"/>
        <w:numPr>
          <w:ilvl w:val="0"/>
          <w:numId w:val="26"/>
        </w:numPr>
        <w:spacing w:line="276" w:lineRule="auto"/>
        <w:rPr>
          <w:noProof/>
          <w:sz w:val="24"/>
          <w:szCs w:val="24"/>
        </w:rPr>
      </w:pPr>
      <w:r>
        <w:rPr>
          <w:noProof/>
          <w:sz w:val="24"/>
          <w:szCs w:val="24"/>
        </w:rPr>
        <w:t xml:space="preserve">NWPPA supports </w:t>
      </w:r>
      <w:r w:rsidR="00D11D83">
        <w:rPr>
          <w:noProof/>
          <w:sz w:val="24"/>
          <w:szCs w:val="24"/>
        </w:rPr>
        <w:t>the Department of Energy</w:t>
      </w:r>
      <w:ins w:id="9" w:author="Author">
        <w:r w:rsidR="00F22C0F">
          <w:rPr>
            <w:noProof/>
            <w:sz w:val="24"/>
            <w:szCs w:val="24"/>
          </w:rPr>
          <w:t>’s Grid Resilience and Innovation Partnerships (GRIP)</w:t>
        </w:r>
      </w:ins>
      <w:r w:rsidR="00F22C0F">
        <w:rPr>
          <w:noProof/>
          <w:sz w:val="24"/>
          <w:szCs w:val="24"/>
        </w:rPr>
        <w:t xml:space="preserve"> </w:t>
      </w:r>
      <w:r>
        <w:rPr>
          <w:noProof/>
          <w:sz w:val="24"/>
          <w:szCs w:val="24"/>
        </w:rPr>
        <w:t>matching grant program for grid infrastructure protection and other activities to reduce the threat of wildfire in rural areas.</w:t>
      </w:r>
    </w:p>
    <w:p w14:paraId="05B26E86" w14:textId="79670161" w:rsidR="0030317C" w:rsidRDefault="0030317C" w:rsidP="000B552B">
      <w:pPr>
        <w:pStyle w:val="ListParagraph"/>
        <w:numPr>
          <w:ilvl w:val="0"/>
          <w:numId w:val="26"/>
        </w:numPr>
        <w:spacing w:line="276" w:lineRule="auto"/>
        <w:rPr>
          <w:noProof/>
          <w:sz w:val="24"/>
          <w:szCs w:val="24"/>
        </w:rPr>
      </w:pPr>
      <w:r>
        <w:rPr>
          <w:noProof/>
          <w:sz w:val="24"/>
          <w:szCs w:val="24"/>
        </w:rPr>
        <w:t>NWPPA supports changes in law to reduce constraints on the ability to export timber  from federal lands</w:t>
      </w:r>
      <w:r w:rsidR="003C43D7">
        <w:rPr>
          <w:noProof/>
          <w:sz w:val="24"/>
          <w:szCs w:val="24"/>
        </w:rPr>
        <w:t xml:space="preserve"> to support prevention and mitigation of wildfire and improve forest health</w:t>
      </w:r>
      <w:r>
        <w:rPr>
          <w:noProof/>
          <w:sz w:val="24"/>
          <w:szCs w:val="24"/>
        </w:rPr>
        <w:t xml:space="preserve">. </w:t>
      </w:r>
    </w:p>
    <w:p w14:paraId="5E34F72E" w14:textId="6755BDDD" w:rsidR="004F6159" w:rsidRDefault="004F6159" w:rsidP="000B552B">
      <w:pPr>
        <w:pStyle w:val="ListParagraph"/>
        <w:numPr>
          <w:ilvl w:val="0"/>
          <w:numId w:val="26"/>
        </w:numPr>
        <w:spacing w:line="276" w:lineRule="auto"/>
        <w:rPr>
          <w:noProof/>
          <w:sz w:val="24"/>
          <w:szCs w:val="24"/>
        </w:rPr>
      </w:pPr>
      <w:r>
        <w:rPr>
          <w:noProof/>
          <w:sz w:val="24"/>
          <w:szCs w:val="24"/>
        </w:rPr>
        <w:lastRenderedPageBreak/>
        <w:t xml:space="preserve">NWPPA supports federal assistance to </w:t>
      </w:r>
      <w:r w:rsidR="00E30ACD">
        <w:rPr>
          <w:noProof/>
          <w:sz w:val="24"/>
          <w:szCs w:val="24"/>
        </w:rPr>
        <w:t xml:space="preserve">move burned trees </w:t>
      </w:r>
      <w:r>
        <w:rPr>
          <w:noProof/>
          <w:sz w:val="24"/>
          <w:szCs w:val="24"/>
        </w:rPr>
        <w:t>from areas impacted by wildfire</w:t>
      </w:r>
      <w:r w:rsidR="00E30ACD">
        <w:rPr>
          <w:noProof/>
          <w:sz w:val="24"/>
          <w:szCs w:val="24"/>
        </w:rPr>
        <w:t xml:space="preserve"> to mills where the timber can be processed in order to reduce hazardous fuels buildup on the forest floor.  </w:t>
      </w:r>
    </w:p>
    <w:p w14:paraId="5F61B98D" w14:textId="77777777" w:rsidR="003C43D7" w:rsidRPr="00A8729B" w:rsidRDefault="003C43D7" w:rsidP="003C43D7">
      <w:pPr>
        <w:pStyle w:val="ListParagraph"/>
        <w:spacing w:line="276" w:lineRule="auto"/>
        <w:rPr>
          <w:noProof/>
          <w:sz w:val="24"/>
          <w:szCs w:val="24"/>
        </w:rPr>
      </w:pPr>
    </w:p>
    <w:p w14:paraId="5AE77429" w14:textId="77777777" w:rsidR="00957827" w:rsidRPr="00957827" w:rsidRDefault="00957827" w:rsidP="000B552B">
      <w:pPr>
        <w:spacing w:line="276" w:lineRule="auto"/>
        <w:rPr>
          <w:noProof/>
          <w:sz w:val="24"/>
          <w:szCs w:val="24"/>
        </w:rPr>
      </w:pPr>
    </w:p>
    <w:p w14:paraId="13A7C3DA" w14:textId="1152D242" w:rsidR="00AB3915" w:rsidRPr="00957827" w:rsidRDefault="0039203D" w:rsidP="0039203D">
      <w:pPr>
        <w:rPr>
          <w:noProof/>
          <w:sz w:val="24"/>
          <w:szCs w:val="24"/>
        </w:rPr>
      </w:pPr>
      <w:r w:rsidRPr="00957827">
        <w:rPr>
          <w:noProof/>
          <w:sz w:val="24"/>
          <w:szCs w:val="24"/>
        </w:rPr>
        <w:t>Origination Date: 2016.</w:t>
      </w:r>
      <w:r w:rsidR="00A8729B">
        <w:rPr>
          <w:noProof/>
          <w:sz w:val="24"/>
          <w:szCs w:val="24"/>
        </w:rPr>
        <w:t xml:space="preserve"> Revised 2017</w:t>
      </w:r>
      <w:r w:rsidR="007E7928">
        <w:rPr>
          <w:noProof/>
          <w:sz w:val="24"/>
          <w:szCs w:val="24"/>
        </w:rPr>
        <w:t>,</w:t>
      </w:r>
      <w:r w:rsidR="00FE6781">
        <w:rPr>
          <w:noProof/>
          <w:sz w:val="24"/>
          <w:szCs w:val="24"/>
        </w:rPr>
        <w:t xml:space="preserve"> 2019</w:t>
      </w:r>
      <w:r w:rsidR="00C44DDB">
        <w:rPr>
          <w:noProof/>
          <w:sz w:val="24"/>
          <w:szCs w:val="24"/>
        </w:rPr>
        <w:t>,</w:t>
      </w:r>
      <w:r w:rsidR="007E7928">
        <w:rPr>
          <w:noProof/>
          <w:sz w:val="24"/>
          <w:szCs w:val="24"/>
        </w:rPr>
        <w:t xml:space="preserve"> 2020</w:t>
      </w:r>
      <w:r w:rsidR="00BD3AB7">
        <w:rPr>
          <w:noProof/>
          <w:sz w:val="24"/>
          <w:szCs w:val="24"/>
        </w:rPr>
        <w:t>,</w:t>
      </w:r>
      <w:r w:rsidR="00C44DDB">
        <w:rPr>
          <w:noProof/>
          <w:sz w:val="24"/>
          <w:szCs w:val="24"/>
        </w:rPr>
        <w:t xml:space="preserve"> 2021</w:t>
      </w:r>
      <w:r w:rsidR="00BD3AB7">
        <w:rPr>
          <w:noProof/>
          <w:sz w:val="24"/>
          <w:szCs w:val="24"/>
        </w:rPr>
        <w:t xml:space="preserve">, </w:t>
      </w:r>
      <w:del w:id="10" w:author="Author">
        <w:r w:rsidR="00BD3AB7" w:rsidDel="00AD0ED4">
          <w:rPr>
            <w:noProof/>
            <w:sz w:val="24"/>
            <w:szCs w:val="24"/>
          </w:rPr>
          <w:delText xml:space="preserve">and </w:delText>
        </w:r>
      </w:del>
      <w:r w:rsidR="00BD3AB7">
        <w:rPr>
          <w:noProof/>
          <w:sz w:val="24"/>
          <w:szCs w:val="24"/>
        </w:rPr>
        <w:t>2022</w:t>
      </w:r>
      <w:ins w:id="11" w:author="Author">
        <w:r w:rsidR="00AD0ED4">
          <w:rPr>
            <w:noProof/>
            <w:sz w:val="24"/>
            <w:szCs w:val="24"/>
          </w:rPr>
          <w:t>, and 2023</w:t>
        </w:r>
      </w:ins>
      <w:r w:rsidR="00A8729B">
        <w:rPr>
          <w:noProof/>
          <w:sz w:val="24"/>
          <w:szCs w:val="24"/>
        </w:rPr>
        <w:t>.</w:t>
      </w:r>
      <w:r w:rsidRPr="00957827">
        <w:rPr>
          <w:noProof/>
          <w:sz w:val="24"/>
          <w:szCs w:val="24"/>
        </w:rPr>
        <w:t xml:space="preserve"> </w:t>
      </w:r>
    </w:p>
    <w:sectPr w:rsidR="00AB3915" w:rsidRPr="00957827" w:rsidSect="009E0A94">
      <w:headerReference w:type="even" r:id="rId8"/>
      <w:pgSz w:w="12240" w:h="15840" w:code="1"/>
      <w:pgMar w:top="1296" w:right="1440" w:bottom="1296" w:left="1584"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095A2" w14:textId="77777777" w:rsidR="00D41BEA" w:rsidRDefault="00D41BEA" w:rsidP="00AB3915">
      <w:r>
        <w:separator/>
      </w:r>
    </w:p>
  </w:endnote>
  <w:endnote w:type="continuationSeparator" w:id="0">
    <w:p w14:paraId="58604DF3" w14:textId="77777777" w:rsidR="00D41BEA" w:rsidRDefault="00D41BEA" w:rsidP="00AB3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9707C" w14:textId="77777777" w:rsidR="00D41BEA" w:rsidRDefault="00D41BEA" w:rsidP="00AB3915">
      <w:r>
        <w:separator/>
      </w:r>
    </w:p>
  </w:footnote>
  <w:footnote w:type="continuationSeparator" w:id="0">
    <w:p w14:paraId="49917486" w14:textId="77777777" w:rsidR="00D41BEA" w:rsidRDefault="00D41BEA" w:rsidP="00AB3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F9CAA" w14:textId="77777777" w:rsidR="00957827" w:rsidRDefault="00957827" w:rsidP="00AB3915">
    <w:pPr>
      <w:pStyle w:val="Header"/>
      <w:jc w:val="center"/>
    </w:pPr>
    <w:r>
      <w:t>Page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1BA07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5784F"/>
    <w:multiLevelType w:val="multilevel"/>
    <w:tmpl w:val="A84CEA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E4988"/>
    <w:multiLevelType w:val="multilevel"/>
    <w:tmpl w:val="6C00DB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BF3A9E"/>
    <w:multiLevelType w:val="hybridMultilevel"/>
    <w:tmpl w:val="1BC6E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44E38"/>
    <w:multiLevelType w:val="hybridMultilevel"/>
    <w:tmpl w:val="E5081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F850BD"/>
    <w:multiLevelType w:val="hybridMultilevel"/>
    <w:tmpl w:val="5B0EA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880528"/>
    <w:multiLevelType w:val="multilevel"/>
    <w:tmpl w:val="D9FE73D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5A6F57"/>
    <w:multiLevelType w:val="multilevel"/>
    <w:tmpl w:val="487C1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567F20"/>
    <w:multiLevelType w:val="multilevel"/>
    <w:tmpl w:val="7CBA903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877560"/>
    <w:multiLevelType w:val="hybridMultilevel"/>
    <w:tmpl w:val="6F6CE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3C5C71"/>
    <w:multiLevelType w:val="hybridMultilevel"/>
    <w:tmpl w:val="3C367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543D91"/>
    <w:multiLevelType w:val="multilevel"/>
    <w:tmpl w:val="29C25D5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libri"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023C3F"/>
    <w:multiLevelType w:val="hybridMultilevel"/>
    <w:tmpl w:val="14CAC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7358E6"/>
    <w:multiLevelType w:val="multilevel"/>
    <w:tmpl w:val="930E187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57328572">
    <w:abstractNumId w:val="17"/>
  </w:num>
  <w:num w:numId="2" w16cid:durableId="181827515">
    <w:abstractNumId w:val="1"/>
  </w:num>
  <w:num w:numId="3" w16cid:durableId="620499242">
    <w:abstractNumId w:val="15"/>
  </w:num>
  <w:num w:numId="4" w16cid:durableId="447940983">
    <w:abstractNumId w:val="19"/>
  </w:num>
  <w:num w:numId="5" w16cid:durableId="1566181990">
    <w:abstractNumId w:val="4"/>
  </w:num>
  <w:num w:numId="6" w16cid:durableId="1185288067">
    <w:abstractNumId w:val="13"/>
  </w:num>
  <w:num w:numId="7" w16cid:durableId="2080133772">
    <w:abstractNumId w:val="2"/>
  </w:num>
  <w:num w:numId="8" w16cid:durableId="1683319093">
    <w:abstractNumId w:val="24"/>
  </w:num>
  <w:num w:numId="9" w16cid:durableId="1518151459">
    <w:abstractNumId w:val="7"/>
  </w:num>
  <w:num w:numId="10" w16cid:durableId="1813475020">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9526905">
    <w:abstractNumId w:val="8"/>
  </w:num>
  <w:num w:numId="12" w16cid:durableId="1593123678">
    <w:abstractNumId w:val="21"/>
  </w:num>
  <w:num w:numId="13" w16cid:durableId="108009118">
    <w:abstractNumId w:val="6"/>
  </w:num>
  <w:num w:numId="14" w16cid:durableId="695695241">
    <w:abstractNumId w:val="25"/>
  </w:num>
  <w:num w:numId="15" w16cid:durableId="1438520837">
    <w:abstractNumId w:val="11"/>
  </w:num>
  <w:num w:numId="16" w16cid:durableId="1365641139">
    <w:abstractNumId w:val="9"/>
  </w:num>
  <w:num w:numId="17" w16cid:durableId="726611100">
    <w:abstractNumId w:val="0"/>
  </w:num>
  <w:num w:numId="18" w16cid:durableId="329064919">
    <w:abstractNumId w:val="20"/>
  </w:num>
  <w:num w:numId="19" w16cid:durableId="1228147592">
    <w:abstractNumId w:val="18"/>
  </w:num>
  <w:num w:numId="20" w16cid:durableId="677853934">
    <w:abstractNumId w:val="14"/>
  </w:num>
  <w:num w:numId="21" w16cid:durableId="413865799">
    <w:abstractNumId w:val="3"/>
  </w:num>
  <w:num w:numId="22" w16cid:durableId="813329598">
    <w:abstractNumId w:val="26"/>
  </w:num>
  <w:num w:numId="23" w16cid:durableId="176962534">
    <w:abstractNumId w:val="22"/>
  </w:num>
  <w:num w:numId="24" w16cid:durableId="949236320">
    <w:abstractNumId w:val="12"/>
  </w:num>
  <w:num w:numId="25" w16cid:durableId="614752057">
    <w:abstractNumId w:val="16"/>
  </w:num>
  <w:num w:numId="26" w16cid:durableId="1630043173">
    <w:abstractNumId w:val="10"/>
  </w:num>
  <w:num w:numId="27" w16cid:durableId="1479429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4186"/>
    <w:rsid w:val="00012E44"/>
    <w:rsid w:val="000154B9"/>
    <w:rsid w:val="0003098A"/>
    <w:rsid w:val="00040BD2"/>
    <w:rsid w:val="00064EEB"/>
    <w:rsid w:val="000737F4"/>
    <w:rsid w:val="00092809"/>
    <w:rsid w:val="00097EC7"/>
    <w:rsid w:val="000B552B"/>
    <w:rsid w:val="000C024C"/>
    <w:rsid w:val="000F2C73"/>
    <w:rsid w:val="00145EC1"/>
    <w:rsid w:val="00151629"/>
    <w:rsid w:val="0015180A"/>
    <w:rsid w:val="00170B7A"/>
    <w:rsid w:val="00177873"/>
    <w:rsid w:val="00180E9E"/>
    <w:rsid w:val="0018540A"/>
    <w:rsid w:val="00194346"/>
    <w:rsid w:val="001A1EA3"/>
    <w:rsid w:val="001A38F9"/>
    <w:rsid w:val="001B42C2"/>
    <w:rsid w:val="001B5CAA"/>
    <w:rsid w:val="001C599C"/>
    <w:rsid w:val="001E1467"/>
    <w:rsid w:val="001E624B"/>
    <w:rsid w:val="0020084D"/>
    <w:rsid w:val="002322A3"/>
    <w:rsid w:val="00246ED9"/>
    <w:rsid w:val="00254AE8"/>
    <w:rsid w:val="0026111A"/>
    <w:rsid w:val="00275CA3"/>
    <w:rsid w:val="0029058D"/>
    <w:rsid w:val="002A1283"/>
    <w:rsid w:val="002A26E3"/>
    <w:rsid w:val="002C3EBA"/>
    <w:rsid w:val="002D0928"/>
    <w:rsid w:val="002D397D"/>
    <w:rsid w:val="002F5E53"/>
    <w:rsid w:val="0030317C"/>
    <w:rsid w:val="00304F94"/>
    <w:rsid w:val="0032015E"/>
    <w:rsid w:val="00332F35"/>
    <w:rsid w:val="0034363F"/>
    <w:rsid w:val="0034554C"/>
    <w:rsid w:val="00350256"/>
    <w:rsid w:val="00363114"/>
    <w:rsid w:val="003774AF"/>
    <w:rsid w:val="00382C88"/>
    <w:rsid w:val="0039203D"/>
    <w:rsid w:val="003947CD"/>
    <w:rsid w:val="003C409E"/>
    <w:rsid w:val="003C43D7"/>
    <w:rsid w:val="003C51E1"/>
    <w:rsid w:val="003D14A4"/>
    <w:rsid w:val="003D4232"/>
    <w:rsid w:val="003D7E07"/>
    <w:rsid w:val="0040083C"/>
    <w:rsid w:val="00411C83"/>
    <w:rsid w:val="00413B5F"/>
    <w:rsid w:val="00430CDF"/>
    <w:rsid w:val="004370C8"/>
    <w:rsid w:val="004407F6"/>
    <w:rsid w:val="00447FF3"/>
    <w:rsid w:val="00464194"/>
    <w:rsid w:val="00465520"/>
    <w:rsid w:val="004819AA"/>
    <w:rsid w:val="00486EFF"/>
    <w:rsid w:val="00495502"/>
    <w:rsid w:val="004968E4"/>
    <w:rsid w:val="004A470C"/>
    <w:rsid w:val="004C2755"/>
    <w:rsid w:val="004C6D99"/>
    <w:rsid w:val="004D3C83"/>
    <w:rsid w:val="004E5D38"/>
    <w:rsid w:val="004F6159"/>
    <w:rsid w:val="00504BEA"/>
    <w:rsid w:val="00506ED7"/>
    <w:rsid w:val="00523A87"/>
    <w:rsid w:val="005252D2"/>
    <w:rsid w:val="005365B1"/>
    <w:rsid w:val="00537693"/>
    <w:rsid w:val="005379C1"/>
    <w:rsid w:val="00544DB8"/>
    <w:rsid w:val="00546480"/>
    <w:rsid w:val="00550E31"/>
    <w:rsid w:val="005734EF"/>
    <w:rsid w:val="005A053D"/>
    <w:rsid w:val="005A0D1D"/>
    <w:rsid w:val="005B519F"/>
    <w:rsid w:val="005C5580"/>
    <w:rsid w:val="005D22DA"/>
    <w:rsid w:val="005D6EE1"/>
    <w:rsid w:val="005E3EAF"/>
    <w:rsid w:val="005F14FD"/>
    <w:rsid w:val="0060178B"/>
    <w:rsid w:val="0065043D"/>
    <w:rsid w:val="00651643"/>
    <w:rsid w:val="00652E98"/>
    <w:rsid w:val="00672E9C"/>
    <w:rsid w:val="006A5B48"/>
    <w:rsid w:val="006B70B3"/>
    <w:rsid w:val="006E3B75"/>
    <w:rsid w:val="007039E9"/>
    <w:rsid w:val="007054AF"/>
    <w:rsid w:val="007248F0"/>
    <w:rsid w:val="00733D0D"/>
    <w:rsid w:val="007449F6"/>
    <w:rsid w:val="00775967"/>
    <w:rsid w:val="00783AFA"/>
    <w:rsid w:val="00787C20"/>
    <w:rsid w:val="00790399"/>
    <w:rsid w:val="00794362"/>
    <w:rsid w:val="007A7813"/>
    <w:rsid w:val="007B60DB"/>
    <w:rsid w:val="007C7BB5"/>
    <w:rsid w:val="007D661B"/>
    <w:rsid w:val="007E38B6"/>
    <w:rsid w:val="007E7928"/>
    <w:rsid w:val="007F4CE7"/>
    <w:rsid w:val="00803766"/>
    <w:rsid w:val="00807840"/>
    <w:rsid w:val="008176E1"/>
    <w:rsid w:val="008211B2"/>
    <w:rsid w:val="008465D4"/>
    <w:rsid w:val="00846D9F"/>
    <w:rsid w:val="008503B1"/>
    <w:rsid w:val="00851051"/>
    <w:rsid w:val="008553F1"/>
    <w:rsid w:val="00863DC3"/>
    <w:rsid w:val="008654D0"/>
    <w:rsid w:val="00870BF3"/>
    <w:rsid w:val="00880956"/>
    <w:rsid w:val="00882CB0"/>
    <w:rsid w:val="008847D2"/>
    <w:rsid w:val="008B04BB"/>
    <w:rsid w:val="008F2E15"/>
    <w:rsid w:val="00916C95"/>
    <w:rsid w:val="009204CD"/>
    <w:rsid w:val="0092645C"/>
    <w:rsid w:val="00940767"/>
    <w:rsid w:val="009534EC"/>
    <w:rsid w:val="00957827"/>
    <w:rsid w:val="009579AF"/>
    <w:rsid w:val="009622AC"/>
    <w:rsid w:val="009702A9"/>
    <w:rsid w:val="00971BAD"/>
    <w:rsid w:val="00977072"/>
    <w:rsid w:val="009771DC"/>
    <w:rsid w:val="009970B4"/>
    <w:rsid w:val="00997F3F"/>
    <w:rsid w:val="009A2531"/>
    <w:rsid w:val="009A4DBF"/>
    <w:rsid w:val="009A5256"/>
    <w:rsid w:val="009B05FD"/>
    <w:rsid w:val="009B7E0F"/>
    <w:rsid w:val="009C1A1D"/>
    <w:rsid w:val="009E0A94"/>
    <w:rsid w:val="009E7C29"/>
    <w:rsid w:val="009F1FA4"/>
    <w:rsid w:val="009F68EA"/>
    <w:rsid w:val="00A12DCF"/>
    <w:rsid w:val="00A7595B"/>
    <w:rsid w:val="00A76D9E"/>
    <w:rsid w:val="00A8729B"/>
    <w:rsid w:val="00A95A9A"/>
    <w:rsid w:val="00AA2BEB"/>
    <w:rsid w:val="00AB3915"/>
    <w:rsid w:val="00AC3A9E"/>
    <w:rsid w:val="00AD0ED4"/>
    <w:rsid w:val="00AD2A4B"/>
    <w:rsid w:val="00AF6EA7"/>
    <w:rsid w:val="00B14FCB"/>
    <w:rsid w:val="00B26342"/>
    <w:rsid w:val="00B33627"/>
    <w:rsid w:val="00B45A89"/>
    <w:rsid w:val="00B4746A"/>
    <w:rsid w:val="00B5620E"/>
    <w:rsid w:val="00BC4253"/>
    <w:rsid w:val="00BC534E"/>
    <w:rsid w:val="00BD3AB7"/>
    <w:rsid w:val="00C172B8"/>
    <w:rsid w:val="00C3067B"/>
    <w:rsid w:val="00C31B53"/>
    <w:rsid w:val="00C3336D"/>
    <w:rsid w:val="00C44DDB"/>
    <w:rsid w:val="00C56F61"/>
    <w:rsid w:val="00C93AEC"/>
    <w:rsid w:val="00CC5EDC"/>
    <w:rsid w:val="00CD0948"/>
    <w:rsid w:val="00D11D83"/>
    <w:rsid w:val="00D23DAB"/>
    <w:rsid w:val="00D35A9E"/>
    <w:rsid w:val="00D41BEA"/>
    <w:rsid w:val="00D47A0F"/>
    <w:rsid w:val="00D53C87"/>
    <w:rsid w:val="00D85C00"/>
    <w:rsid w:val="00DB304C"/>
    <w:rsid w:val="00DB5161"/>
    <w:rsid w:val="00DD248C"/>
    <w:rsid w:val="00DF6ADF"/>
    <w:rsid w:val="00E0077A"/>
    <w:rsid w:val="00E009C6"/>
    <w:rsid w:val="00E06472"/>
    <w:rsid w:val="00E141A7"/>
    <w:rsid w:val="00E22F31"/>
    <w:rsid w:val="00E2397A"/>
    <w:rsid w:val="00E30ACD"/>
    <w:rsid w:val="00E330CA"/>
    <w:rsid w:val="00E44F21"/>
    <w:rsid w:val="00E519E0"/>
    <w:rsid w:val="00E55284"/>
    <w:rsid w:val="00E86286"/>
    <w:rsid w:val="00E964C3"/>
    <w:rsid w:val="00EC599B"/>
    <w:rsid w:val="00ED6BB5"/>
    <w:rsid w:val="00EE1824"/>
    <w:rsid w:val="00F01E72"/>
    <w:rsid w:val="00F10A54"/>
    <w:rsid w:val="00F10D26"/>
    <w:rsid w:val="00F15FCB"/>
    <w:rsid w:val="00F16618"/>
    <w:rsid w:val="00F22C0F"/>
    <w:rsid w:val="00F33587"/>
    <w:rsid w:val="00F44D29"/>
    <w:rsid w:val="00F46EDF"/>
    <w:rsid w:val="00F52831"/>
    <w:rsid w:val="00F56B31"/>
    <w:rsid w:val="00F616CE"/>
    <w:rsid w:val="00F81D25"/>
    <w:rsid w:val="00F94780"/>
    <w:rsid w:val="00FB5676"/>
    <w:rsid w:val="00FC17B1"/>
    <w:rsid w:val="00FC2FBC"/>
    <w:rsid w:val="00FC3A9B"/>
    <w:rsid w:val="00FC4947"/>
    <w:rsid w:val="00FD23D4"/>
    <w:rsid w:val="00FD3D51"/>
    <w:rsid w:val="00FE0745"/>
    <w:rsid w:val="00FE6781"/>
    <w:rsid w:val="00FF1042"/>
    <w:rsid w:val="00FF1B58"/>
    <w:rsid w:val="00FF4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5AF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ColorfulShading-Accent31">
    <w:name w:val="Colorful Shading - Accent 31"/>
    <w:basedOn w:val="Normal"/>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sz w:val="16"/>
      <w:szCs w:val="16"/>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character" w:customStyle="1" w:styleId="Heading1Char">
    <w:name w:val="Heading 1 Char"/>
    <w:link w:val="Heading1"/>
    <w:uiPriority w:val="9"/>
    <w:rsid w:val="00D2442B"/>
    <w:rPr>
      <w:rFonts w:ascii="Times New Roman" w:eastAsia="Times New Roman" w:hAnsi="Times New Roman"/>
      <w:b/>
      <w:bCs/>
      <w:kern w:val="36"/>
      <w:sz w:val="48"/>
      <w:szCs w:val="48"/>
    </w:rPr>
  </w:style>
  <w:style w:type="character" w:styleId="CommentReference">
    <w:name w:val="annotation reference"/>
    <w:uiPriority w:val="99"/>
    <w:semiHidden/>
    <w:unhideWhenUsed/>
    <w:rsid w:val="00803766"/>
    <w:rPr>
      <w:sz w:val="16"/>
      <w:szCs w:val="16"/>
    </w:rPr>
  </w:style>
  <w:style w:type="paragraph" w:styleId="CommentText">
    <w:name w:val="annotation text"/>
    <w:basedOn w:val="Normal"/>
    <w:link w:val="CommentTextChar"/>
    <w:uiPriority w:val="99"/>
    <w:semiHidden/>
    <w:unhideWhenUsed/>
    <w:rsid w:val="00803766"/>
    <w:rPr>
      <w:sz w:val="20"/>
      <w:szCs w:val="20"/>
    </w:rPr>
  </w:style>
  <w:style w:type="character" w:customStyle="1" w:styleId="CommentTextChar">
    <w:name w:val="Comment Text Char"/>
    <w:basedOn w:val="DefaultParagraphFont"/>
    <w:link w:val="CommentText"/>
    <w:uiPriority w:val="99"/>
    <w:semiHidden/>
    <w:rsid w:val="00803766"/>
  </w:style>
  <w:style w:type="paragraph" w:styleId="CommentSubject">
    <w:name w:val="annotation subject"/>
    <w:basedOn w:val="CommentText"/>
    <w:next w:val="CommentText"/>
    <w:link w:val="CommentSubjectChar"/>
    <w:uiPriority w:val="99"/>
    <w:semiHidden/>
    <w:unhideWhenUsed/>
    <w:rsid w:val="00803766"/>
    <w:rPr>
      <w:b/>
      <w:bCs/>
    </w:rPr>
  </w:style>
  <w:style w:type="character" w:customStyle="1" w:styleId="CommentSubjectChar">
    <w:name w:val="Comment Subject Char"/>
    <w:link w:val="CommentSubject"/>
    <w:uiPriority w:val="99"/>
    <w:semiHidden/>
    <w:rsid w:val="00803766"/>
    <w:rPr>
      <w:b/>
      <w:bCs/>
    </w:rPr>
  </w:style>
  <w:style w:type="paragraph" w:styleId="ListParagraph">
    <w:name w:val="List Paragraph"/>
    <w:basedOn w:val="Normal"/>
    <w:uiPriority w:val="34"/>
    <w:qFormat/>
    <w:rsid w:val="007E38B6"/>
    <w:pPr>
      <w:ind w:left="720"/>
      <w:contextualSpacing/>
    </w:pPr>
  </w:style>
  <w:style w:type="paragraph" w:styleId="Revision">
    <w:name w:val="Revision"/>
    <w:hidden/>
    <w:uiPriority w:val="71"/>
    <w:rsid w:val="00F01E7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73660">
      <w:bodyDiv w:val="1"/>
      <w:marLeft w:val="0"/>
      <w:marRight w:val="0"/>
      <w:marTop w:val="0"/>
      <w:marBottom w:val="0"/>
      <w:divBdr>
        <w:top w:val="none" w:sz="0" w:space="0" w:color="auto"/>
        <w:left w:val="none" w:sz="0" w:space="0" w:color="auto"/>
        <w:bottom w:val="none" w:sz="0" w:space="0" w:color="auto"/>
        <w:right w:val="none" w:sz="0" w:space="0" w:color="auto"/>
      </w:divBdr>
    </w:div>
    <w:div w:id="626161569">
      <w:bodyDiv w:val="1"/>
      <w:marLeft w:val="0"/>
      <w:marRight w:val="0"/>
      <w:marTop w:val="0"/>
      <w:marBottom w:val="0"/>
      <w:divBdr>
        <w:top w:val="none" w:sz="0" w:space="0" w:color="auto"/>
        <w:left w:val="none" w:sz="0" w:space="0" w:color="auto"/>
        <w:bottom w:val="none" w:sz="0" w:space="0" w:color="auto"/>
        <w:right w:val="none" w:sz="0" w:space="0" w:color="auto"/>
      </w:divBdr>
      <w:divsChild>
        <w:div w:id="843082824">
          <w:marLeft w:val="0"/>
          <w:marRight w:val="0"/>
          <w:marTop w:val="0"/>
          <w:marBottom w:val="0"/>
          <w:divBdr>
            <w:top w:val="none" w:sz="0" w:space="0" w:color="auto"/>
            <w:left w:val="none" w:sz="0" w:space="0" w:color="auto"/>
            <w:bottom w:val="none" w:sz="0" w:space="0" w:color="auto"/>
            <w:right w:val="none" w:sz="0" w:space="0" w:color="auto"/>
          </w:divBdr>
          <w:divsChild>
            <w:div w:id="2070222409">
              <w:marLeft w:val="0"/>
              <w:marRight w:val="0"/>
              <w:marTop w:val="0"/>
              <w:marBottom w:val="0"/>
              <w:divBdr>
                <w:top w:val="none" w:sz="0" w:space="0" w:color="auto"/>
                <w:left w:val="none" w:sz="0" w:space="0" w:color="auto"/>
                <w:bottom w:val="none" w:sz="0" w:space="0" w:color="auto"/>
                <w:right w:val="none" w:sz="0" w:space="0" w:color="auto"/>
              </w:divBdr>
              <w:divsChild>
                <w:div w:id="881944309">
                  <w:marLeft w:val="0"/>
                  <w:marRight w:val="0"/>
                  <w:marTop w:val="0"/>
                  <w:marBottom w:val="0"/>
                  <w:divBdr>
                    <w:top w:val="none" w:sz="0" w:space="0" w:color="auto"/>
                    <w:left w:val="none" w:sz="0" w:space="0" w:color="auto"/>
                    <w:bottom w:val="none" w:sz="0" w:space="0" w:color="auto"/>
                    <w:right w:val="none" w:sz="0" w:space="0" w:color="auto"/>
                  </w:divBdr>
                </w:div>
              </w:divsChild>
            </w:div>
            <w:div w:id="1466659568">
              <w:marLeft w:val="0"/>
              <w:marRight w:val="0"/>
              <w:marTop w:val="0"/>
              <w:marBottom w:val="0"/>
              <w:divBdr>
                <w:top w:val="none" w:sz="0" w:space="0" w:color="auto"/>
                <w:left w:val="none" w:sz="0" w:space="0" w:color="auto"/>
                <w:bottom w:val="none" w:sz="0" w:space="0" w:color="auto"/>
                <w:right w:val="none" w:sz="0" w:space="0" w:color="auto"/>
              </w:divBdr>
              <w:divsChild>
                <w:div w:id="242683211">
                  <w:marLeft w:val="0"/>
                  <w:marRight w:val="0"/>
                  <w:marTop w:val="0"/>
                  <w:marBottom w:val="0"/>
                  <w:divBdr>
                    <w:top w:val="none" w:sz="0" w:space="0" w:color="auto"/>
                    <w:left w:val="none" w:sz="0" w:space="0" w:color="auto"/>
                    <w:bottom w:val="none" w:sz="0" w:space="0" w:color="auto"/>
                    <w:right w:val="none" w:sz="0" w:space="0" w:color="auto"/>
                  </w:divBdr>
                </w:div>
                <w:div w:id="209923434">
                  <w:marLeft w:val="0"/>
                  <w:marRight w:val="0"/>
                  <w:marTop w:val="0"/>
                  <w:marBottom w:val="0"/>
                  <w:divBdr>
                    <w:top w:val="none" w:sz="0" w:space="0" w:color="auto"/>
                    <w:left w:val="none" w:sz="0" w:space="0" w:color="auto"/>
                    <w:bottom w:val="none" w:sz="0" w:space="0" w:color="auto"/>
                    <w:right w:val="none" w:sz="0" w:space="0" w:color="auto"/>
                  </w:divBdr>
                </w:div>
              </w:divsChild>
            </w:div>
            <w:div w:id="1245917369">
              <w:marLeft w:val="0"/>
              <w:marRight w:val="0"/>
              <w:marTop w:val="0"/>
              <w:marBottom w:val="0"/>
              <w:divBdr>
                <w:top w:val="none" w:sz="0" w:space="0" w:color="auto"/>
                <w:left w:val="none" w:sz="0" w:space="0" w:color="auto"/>
                <w:bottom w:val="none" w:sz="0" w:space="0" w:color="auto"/>
                <w:right w:val="none" w:sz="0" w:space="0" w:color="auto"/>
              </w:divBdr>
              <w:divsChild>
                <w:div w:id="13232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19072">
      <w:bodyDiv w:val="1"/>
      <w:marLeft w:val="0"/>
      <w:marRight w:val="0"/>
      <w:marTop w:val="0"/>
      <w:marBottom w:val="0"/>
      <w:divBdr>
        <w:top w:val="none" w:sz="0" w:space="0" w:color="auto"/>
        <w:left w:val="none" w:sz="0" w:space="0" w:color="auto"/>
        <w:bottom w:val="none" w:sz="0" w:space="0" w:color="auto"/>
        <w:right w:val="none" w:sz="0" w:space="0" w:color="auto"/>
      </w:divBdr>
      <w:divsChild>
        <w:div w:id="1693846807">
          <w:marLeft w:val="0"/>
          <w:marRight w:val="0"/>
          <w:marTop w:val="0"/>
          <w:marBottom w:val="0"/>
          <w:divBdr>
            <w:top w:val="none" w:sz="0" w:space="0" w:color="auto"/>
            <w:left w:val="none" w:sz="0" w:space="0" w:color="auto"/>
            <w:bottom w:val="none" w:sz="0" w:space="0" w:color="auto"/>
            <w:right w:val="none" w:sz="0" w:space="0" w:color="auto"/>
          </w:divBdr>
          <w:divsChild>
            <w:div w:id="297105772">
              <w:marLeft w:val="0"/>
              <w:marRight w:val="0"/>
              <w:marTop w:val="0"/>
              <w:marBottom w:val="0"/>
              <w:divBdr>
                <w:top w:val="none" w:sz="0" w:space="0" w:color="auto"/>
                <w:left w:val="none" w:sz="0" w:space="0" w:color="auto"/>
                <w:bottom w:val="none" w:sz="0" w:space="0" w:color="auto"/>
                <w:right w:val="none" w:sz="0" w:space="0" w:color="auto"/>
              </w:divBdr>
              <w:divsChild>
                <w:div w:id="865757785">
                  <w:marLeft w:val="0"/>
                  <w:marRight w:val="0"/>
                  <w:marTop w:val="0"/>
                  <w:marBottom w:val="0"/>
                  <w:divBdr>
                    <w:top w:val="none" w:sz="0" w:space="0" w:color="auto"/>
                    <w:left w:val="none" w:sz="0" w:space="0" w:color="auto"/>
                    <w:bottom w:val="none" w:sz="0" w:space="0" w:color="auto"/>
                    <w:right w:val="none" w:sz="0" w:space="0" w:color="auto"/>
                  </w:divBdr>
                </w:div>
              </w:divsChild>
            </w:div>
            <w:div w:id="1293290419">
              <w:marLeft w:val="0"/>
              <w:marRight w:val="0"/>
              <w:marTop w:val="0"/>
              <w:marBottom w:val="0"/>
              <w:divBdr>
                <w:top w:val="none" w:sz="0" w:space="0" w:color="auto"/>
                <w:left w:val="none" w:sz="0" w:space="0" w:color="auto"/>
                <w:bottom w:val="none" w:sz="0" w:space="0" w:color="auto"/>
                <w:right w:val="none" w:sz="0" w:space="0" w:color="auto"/>
              </w:divBdr>
              <w:divsChild>
                <w:div w:id="1411540197">
                  <w:marLeft w:val="0"/>
                  <w:marRight w:val="0"/>
                  <w:marTop w:val="0"/>
                  <w:marBottom w:val="0"/>
                  <w:divBdr>
                    <w:top w:val="none" w:sz="0" w:space="0" w:color="auto"/>
                    <w:left w:val="none" w:sz="0" w:space="0" w:color="auto"/>
                    <w:bottom w:val="none" w:sz="0" w:space="0" w:color="auto"/>
                    <w:right w:val="none" w:sz="0" w:space="0" w:color="auto"/>
                  </w:divBdr>
                </w:div>
                <w:div w:id="1273509667">
                  <w:marLeft w:val="0"/>
                  <w:marRight w:val="0"/>
                  <w:marTop w:val="0"/>
                  <w:marBottom w:val="0"/>
                  <w:divBdr>
                    <w:top w:val="none" w:sz="0" w:space="0" w:color="auto"/>
                    <w:left w:val="none" w:sz="0" w:space="0" w:color="auto"/>
                    <w:bottom w:val="none" w:sz="0" w:space="0" w:color="auto"/>
                    <w:right w:val="none" w:sz="0" w:space="0" w:color="auto"/>
                  </w:divBdr>
                </w:div>
              </w:divsChild>
            </w:div>
            <w:div w:id="39013804">
              <w:marLeft w:val="0"/>
              <w:marRight w:val="0"/>
              <w:marTop w:val="0"/>
              <w:marBottom w:val="0"/>
              <w:divBdr>
                <w:top w:val="none" w:sz="0" w:space="0" w:color="auto"/>
                <w:left w:val="none" w:sz="0" w:space="0" w:color="auto"/>
                <w:bottom w:val="none" w:sz="0" w:space="0" w:color="auto"/>
                <w:right w:val="none" w:sz="0" w:space="0" w:color="auto"/>
              </w:divBdr>
              <w:divsChild>
                <w:div w:id="17209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433DD-2554-4727-80CB-B9565D4DA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2023-01-19T03:13:00Z</dcterms:created>
  <dcterms:modified xsi:type="dcterms:W3CDTF">2023-01-19T03:13:00Z</dcterms:modified>
</cp:coreProperties>
</file>